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56FE0" w14:textId="77777777" w:rsidR="00C5132B" w:rsidRDefault="00C5132B" w:rsidP="00C5132B">
      <w:pPr>
        <w:rPr>
          <w:lang w:val="en-GB"/>
        </w:rPr>
      </w:pPr>
    </w:p>
    <w:p w14:paraId="1C71B560" w14:textId="77777777" w:rsidR="00C5132B" w:rsidRPr="002C203D" w:rsidRDefault="00C5132B" w:rsidP="00C5132B">
      <w:pPr>
        <w:jc w:val="both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C2157EE" wp14:editId="64645021">
                <wp:simplePos x="0" y="0"/>
                <wp:positionH relativeFrom="column">
                  <wp:posOffset>26035</wp:posOffset>
                </wp:positionH>
                <wp:positionV relativeFrom="paragraph">
                  <wp:posOffset>-274955</wp:posOffset>
                </wp:positionV>
                <wp:extent cx="788670" cy="865505"/>
                <wp:effectExtent l="0" t="0" r="0" b="0"/>
                <wp:wrapNone/>
                <wp:docPr id="1587422195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865505"/>
                          <a:chOff x="0" y="0"/>
                          <a:chExt cx="4876800" cy="5220335"/>
                        </a:xfrm>
                      </wpg:grpSpPr>
                      <pic:pic xmlns:pic="http://schemas.openxmlformats.org/drawingml/2006/picture">
                        <pic:nvPicPr>
                          <pic:cNvPr id="104281332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4876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86705350" name="Textfeld 9"/>
                        <wps:cNvSpPr txBox="1"/>
                        <wps:spPr>
                          <a:xfrm>
                            <a:off x="0" y="4876800"/>
                            <a:ext cx="48768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61AA0B0" w14:textId="77777777" w:rsidR="00C5132B" w:rsidRPr="005123BF" w:rsidRDefault="00C5132B" w:rsidP="00C5132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5123BF">
                                <w:rPr>
                                  <w:sz w:val="18"/>
                                  <w:szCs w:val="18"/>
                                </w:rPr>
                                <w:t>"</w:t>
                              </w:r>
                              <w:hyperlink r:id="rId9" w:history="1">
                                <w:r w:rsidRPr="005123BF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Dieses Foto</w:t>
                                </w:r>
                              </w:hyperlink>
                              <w:r w:rsidRPr="005123BF">
                                <w:rPr>
                                  <w:sz w:val="18"/>
                                  <w:szCs w:val="18"/>
                                </w:rPr>
                                <w:t xml:space="preserve">" von Unbekannter Autor ist lizenziert gemäß </w:t>
                              </w:r>
                              <w:hyperlink r:id="rId10" w:history="1">
                                <w:r w:rsidRPr="005123BF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2157EE" id="Gruppieren 10" o:spid="_x0000_s1026" style="position:absolute;left:0;text-align:left;margin-left:2.05pt;margin-top:-21.65pt;width:62.1pt;height:68.15pt;z-index:-251653120" coordsize="48768,5220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48768;height:4876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&#13;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top:48768;width:48768;height:34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" stroked="f">
                  <v:textbox>
                    <w:txbxContent>
                      <w:p w14:paraId="161AA0B0" w14:textId="77777777" w:rsidR="00C5132B" w:rsidRPr="005123BF" w:rsidRDefault="00C5132B" w:rsidP="00C5132B">
                        <w:pPr>
                          <w:rPr>
                            <w:sz w:val="18"/>
                            <w:szCs w:val="18"/>
                          </w:rPr>
                        </w:pPr>
                        <w:r w:rsidRPr="005123BF">
                          <w:rPr>
                            <w:sz w:val="18"/>
                            <w:szCs w:val="18"/>
                          </w:rPr>
                          <w:t>"</w:t>
                        </w:r>
                        <w:hyperlink r:id="rId12" w:history="1">
                          <w:r w:rsidRPr="005123BF">
                            <w:rPr>
                              <w:rStyle w:val="Hyperlink"/>
                              <w:sz w:val="18"/>
                              <w:szCs w:val="18"/>
                            </w:rPr>
                            <w:t>Dieses Foto</w:t>
                          </w:r>
                        </w:hyperlink>
                        <w:r w:rsidRPr="005123BF">
                          <w:rPr>
                            <w:sz w:val="18"/>
                            <w:szCs w:val="18"/>
                          </w:rPr>
                          <w:t xml:space="preserve">" von Unbekannter Autor ist lizenziert gemäß </w:t>
                        </w:r>
                        <w:hyperlink r:id="rId13" w:history="1">
                          <w:r w:rsidRPr="005123BF">
                            <w:rPr>
                              <w:rStyle w:val="Hyperlink"/>
                              <w:sz w:val="18"/>
                              <w:szCs w:val="18"/>
                            </w:rPr>
                            <w:t>CC BY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3D86BC" wp14:editId="1B66BF3A">
                <wp:simplePos x="0" y="0"/>
                <wp:positionH relativeFrom="column">
                  <wp:posOffset>1904301</wp:posOffset>
                </wp:positionH>
                <wp:positionV relativeFrom="paragraph">
                  <wp:posOffset>-226503</wp:posOffset>
                </wp:positionV>
                <wp:extent cx="1971413" cy="822122"/>
                <wp:effectExtent l="0" t="0" r="0" b="0"/>
                <wp:wrapNone/>
                <wp:docPr id="1621321878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413" cy="8221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934D91" w14:textId="4826F07C" w:rsidR="00C5132B" w:rsidRPr="009A7D60" w:rsidRDefault="00C5132B" w:rsidP="00C5132B">
                            <w:pPr>
                              <w:jc w:val="center"/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9A7D60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>As You Like It</w:t>
                            </w:r>
                            <w:r w:rsidR="0079355A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 xml:space="preserve"> (</w:t>
                            </w:r>
                            <w:r w:rsidR="001177B7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>Act 3</w:t>
                            </w:r>
                            <w:r w:rsidR="0079355A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>)</w:t>
                            </w:r>
                          </w:p>
                          <w:p w14:paraId="2C136E0C" w14:textId="77777777" w:rsidR="00C5132B" w:rsidRPr="009A7D60" w:rsidRDefault="00C5132B" w:rsidP="00C5132B">
                            <w:pPr>
                              <w:jc w:val="center"/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9A7D60">
                              <w:rPr>
                                <w:rFonts w:ascii="Alasassy Caps" w:hAnsi="Alasassy Caps"/>
                                <w:sz w:val="40"/>
                                <w:szCs w:val="40"/>
                                <w:lang w:val="en-GB"/>
                              </w:rPr>
                              <w:t>Love Poems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86BC" id="Textfeld 3" o:spid="_x0000_s1029" type="#_x0000_t202" style="position:absolute;left:0;text-align:left;margin-left:149.95pt;margin-top:-17.85pt;width:155.25pt;height:6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" fillcolor="white [3201]" stroked="f" strokeweight=".5pt">
                <v:textbox>
                  <w:txbxContent>
                    <w:p w14:paraId="16934D91" w14:textId="4826F07C" w:rsidR="00C5132B" w:rsidRPr="009A7D60" w:rsidRDefault="00C5132B" w:rsidP="00C5132B">
                      <w:pPr>
                        <w:jc w:val="center"/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</w:pPr>
                      <w:r w:rsidRPr="009A7D60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>As You Like It</w:t>
                      </w:r>
                      <w:r w:rsidR="0079355A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 xml:space="preserve"> (</w:t>
                      </w:r>
                      <w:r w:rsidR="001177B7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>Act 3</w:t>
                      </w:r>
                      <w:r w:rsidR="0079355A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>)</w:t>
                      </w:r>
                    </w:p>
                    <w:p w14:paraId="2C136E0C" w14:textId="77777777" w:rsidR="00C5132B" w:rsidRPr="009A7D60" w:rsidRDefault="00C5132B" w:rsidP="00C5132B">
                      <w:pPr>
                        <w:jc w:val="center"/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</w:pPr>
                      <w:r w:rsidRPr="009A7D60">
                        <w:rPr>
                          <w:rFonts w:ascii="Alasassy Caps" w:hAnsi="Alasassy Caps"/>
                          <w:sz w:val="40"/>
                          <w:szCs w:val="40"/>
                          <w:lang w:val="en-GB"/>
                        </w:rPr>
                        <w:t>Love Poems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C2E13F" wp14:editId="02480B2D">
                <wp:simplePos x="0" y="0"/>
                <wp:positionH relativeFrom="column">
                  <wp:posOffset>1216025</wp:posOffset>
                </wp:positionH>
                <wp:positionV relativeFrom="paragraph">
                  <wp:posOffset>-511635</wp:posOffset>
                </wp:positionV>
                <wp:extent cx="3563049" cy="1518407"/>
                <wp:effectExtent l="19050" t="0" r="37465" b="43815"/>
                <wp:wrapNone/>
                <wp:docPr id="1542465241" name="Wolk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3049" cy="1518407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71DF96" id="Wolke 2" o:spid="_x0000_s1026" style="position:absolute;margin-left:95.75pt;margin-top:-40.3pt;width:280.55pt;height:119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path arrowok="t" o:connecttype="custom" o:connectlocs="387069,920077;178152,892064;571407,1226641;480022,1240032;1359072,1373947;1303977,1312789;2377593,1221439;2355571,1288537;2814891,806794;3083027,1057613;3447415,539667;3327987,633724;3160886,190715;3167155,235142;2398295,138906;2459494,82247;1826145,165900;1855755,117044;1154692,182490;1261913,229870;340387,554957;321664,505081" o:connectangles="0,0,0,0,0,0,0,0,0,0,0,0,0,0,0,0,0,0,0,0,0,0"/>
              </v:shape>
            </w:pict>
          </mc:Fallback>
        </mc:AlternateContent>
      </w:r>
    </w:p>
    <w:p w14:paraId="5147E4E9" w14:textId="77777777" w:rsidR="00C5132B" w:rsidRDefault="00C5132B" w:rsidP="00C5132B">
      <w:pPr>
        <w:rPr>
          <w:lang w:val="en-GB"/>
        </w:rPr>
      </w:pPr>
    </w:p>
    <w:p w14:paraId="4E25B1F5" w14:textId="77777777" w:rsidR="00C5132B" w:rsidRDefault="00C5132B" w:rsidP="00C5132B">
      <w:pPr>
        <w:rPr>
          <w:lang w:val="en-GB"/>
        </w:rPr>
      </w:pPr>
    </w:p>
    <w:p w14:paraId="1728F2C0" w14:textId="77777777" w:rsidR="00C5132B" w:rsidRDefault="00C5132B" w:rsidP="00C5132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E1764C" wp14:editId="0483F6E4">
                <wp:simplePos x="0" y="0"/>
                <wp:positionH relativeFrom="column">
                  <wp:posOffset>-193213</wp:posOffset>
                </wp:positionH>
                <wp:positionV relativeFrom="paragraph">
                  <wp:posOffset>110836</wp:posOffset>
                </wp:positionV>
                <wp:extent cx="712470" cy="349135"/>
                <wp:effectExtent l="0" t="0" r="11430" b="6985"/>
                <wp:wrapNone/>
                <wp:docPr id="1903767242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349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7188F2" w14:textId="77777777" w:rsidR="00C5132B" w:rsidRPr="002C203D" w:rsidRDefault="00C5132B" w:rsidP="00C5132B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  <w:t>Task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1764C" id="Textfeld 5" o:spid="_x0000_s1030" type="#_x0000_t202" style="position:absolute;margin-left:-15.2pt;margin-top:8.75pt;width:56.1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" fillcolor="white [3201]" strokeweight=".5pt">
                <v:textbox>
                  <w:txbxContent>
                    <w:p w14:paraId="007188F2" w14:textId="77777777" w:rsidR="00C5132B" w:rsidRPr="002C203D" w:rsidRDefault="00C5132B" w:rsidP="00C5132B">
                      <w:pPr>
                        <w:rPr>
                          <w:rFonts w:ascii="Abadi" w:hAnsi="Abadi"/>
                          <w:sz w:val="28"/>
                          <w:szCs w:val="28"/>
                        </w:rPr>
                      </w:pPr>
                      <w:r w:rsidRPr="002C203D">
                        <w:rPr>
                          <w:rFonts w:ascii="Abadi" w:hAnsi="Abadi"/>
                          <w:sz w:val="28"/>
                          <w:szCs w:val="28"/>
                        </w:rPr>
                        <w:t>Task 1</w:t>
                      </w:r>
                    </w:p>
                  </w:txbxContent>
                </v:textbox>
              </v:shape>
            </w:pict>
          </mc:Fallback>
        </mc:AlternateContent>
      </w:r>
    </w:p>
    <w:p w14:paraId="18F57510" w14:textId="77777777" w:rsidR="00C5132B" w:rsidRDefault="00C5132B" w:rsidP="00C5132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33290" wp14:editId="70D79ED1">
                <wp:simplePos x="0" y="0"/>
                <wp:positionH relativeFrom="column">
                  <wp:posOffset>-80581</wp:posOffset>
                </wp:positionH>
                <wp:positionV relativeFrom="paragraph">
                  <wp:posOffset>174625</wp:posOffset>
                </wp:positionV>
                <wp:extent cx="6207760" cy="586740"/>
                <wp:effectExtent l="0" t="0" r="0" b="3810"/>
                <wp:wrapSquare wrapText="bothSides"/>
                <wp:docPr id="144844011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776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9F6370" w14:textId="64330B8C" w:rsidR="00C5132B" w:rsidRPr="002C203D" w:rsidRDefault="00C5132B" w:rsidP="00C5132B">
                            <w:pP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2C203D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Outline the </w:t>
                            </w:r>
                            <w: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content of </w:t>
                            </w:r>
                            <w:r w:rsidR="005D012B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>Orlando’s</w:t>
                            </w:r>
                            <w: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2C203D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poem. </w:t>
                            </w:r>
                            <w:r w:rsidRPr="006E53D7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Pay attention to </w:t>
                            </w:r>
                            <w: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the themes, </w:t>
                            </w:r>
                            <w:r w:rsidR="001351D8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>Touchstone’s</w:t>
                            </w:r>
                            <w: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 xml:space="preserve"> attitude</w:t>
                            </w:r>
                            <w:r w:rsidR="000031A6"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>,</w:t>
                            </w:r>
                            <w:ins w:id="0" w:author="Susanne Heinz" w:date="2025-02-04T07:51:00Z" w16du:dateUtc="2025-02-04T06:51:00Z">
                              <w:r w:rsidR="005571DE">
                                <w:rPr>
                                  <w:rFonts w:ascii="Abadi" w:hAnsi="Abadi" w:cs="Cavolini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rFonts w:ascii="Abadi" w:hAnsi="Abadi" w:cs="Cavolini"/>
                                <w:sz w:val="28"/>
                                <w:szCs w:val="28"/>
                                <w:lang w:val="en-GB"/>
                              </w:rPr>
                              <w:t>and the underlying tone.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33290" id="Textfeld 4" o:spid="_x0000_s1031" type="#_x0000_t202" style="position:absolute;margin-left:-6.35pt;margin-top:13.75pt;width:488.8pt;height:4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" filled="f" stroked="f" strokeweight=".5pt">
                <v:textbox>
                  <w:txbxContent>
                    <w:p w14:paraId="1E9F6370" w14:textId="64330B8C" w:rsidR="00C5132B" w:rsidRPr="002C203D" w:rsidRDefault="00C5132B" w:rsidP="00C5132B">
                      <w:pP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</w:pPr>
                      <w:r w:rsidRPr="002C203D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Outline the </w:t>
                      </w:r>
                      <w: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content of </w:t>
                      </w:r>
                      <w:r w:rsidR="005D012B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>Orlando’s</w:t>
                      </w:r>
                      <w: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2C203D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poem. </w:t>
                      </w:r>
                      <w:r w:rsidRPr="006E53D7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Pay attention to </w:t>
                      </w:r>
                      <w: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the themes, </w:t>
                      </w:r>
                      <w:r w:rsidR="001351D8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>Touchstone’s</w:t>
                      </w:r>
                      <w: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 xml:space="preserve"> attitude</w:t>
                      </w:r>
                      <w:r w:rsidR="000031A6"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>,</w:t>
                      </w:r>
                      <w:ins w:id="1" w:author="Susanne Heinz" w:date="2025-02-04T07:51:00Z" w16du:dateUtc="2025-02-04T06:51:00Z">
                        <w:r w:rsidR="005571DE">
                          <w:rPr>
                            <w:rFonts w:ascii="Abadi" w:hAnsi="Abadi" w:cs="Cavolini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</w:ins>
                      <w:r>
                        <w:rPr>
                          <w:rFonts w:ascii="Abadi" w:hAnsi="Abadi" w:cs="Cavolini"/>
                          <w:sz w:val="28"/>
                          <w:szCs w:val="28"/>
                          <w:lang w:val="en-GB"/>
                        </w:rPr>
                        <w:t>and the underlying tone.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AF4B655" wp14:editId="39039ED7">
                <wp:simplePos x="0" y="0"/>
                <wp:positionH relativeFrom="column">
                  <wp:posOffset>-34925</wp:posOffset>
                </wp:positionH>
                <wp:positionV relativeFrom="paragraph">
                  <wp:posOffset>73660</wp:posOffset>
                </wp:positionV>
                <wp:extent cx="6160770" cy="680720"/>
                <wp:effectExtent l="0" t="0" r="11430" b="24130"/>
                <wp:wrapNone/>
                <wp:docPr id="1771423429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6807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9F1110" id="Rechteck: abgerundete Ecken 6" o:spid="_x0000_s1026" style="position:absolute;margin-left:-2.75pt;margin-top:5.8pt;width:485.1pt;height:53.6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" filled="f" strokecolor="#030e13 [484]" strokeweight="1pt">
                <v:stroke joinstyle="miter"/>
              </v:roundrect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5238"/>
        <w:tblW w:w="9380" w:type="dxa"/>
        <w:tblLook w:val="04A0" w:firstRow="1" w:lastRow="0" w:firstColumn="1" w:lastColumn="0" w:noHBand="0" w:noVBand="1"/>
      </w:tblPr>
      <w:tblGrid>
        <w:gridCol w:w="4690"/>
        <w:gridCol w:w="4690"/>
      </w:tblGrid>
      <w:tr w:rsidR="00C5132B" w14:paraId="1A3E0BFE" w14:textId="77777777" w:rsidTr="00840DC5">
        <w:trPr>
          <w:trHeight w:val="567"/>
        </w:trPr>
        <w:tc>
          <w:tcPr>
            <w:tcW w:w="4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989AF7" w14:textId="77777777" w:rsidR="00C5132B" w:rsidRPr="00DC6003" w:rsidRDefault="00C5132B" w:rsidP="00840DC5">
            <w:pPr>
              <w:jc w:val="center"/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DB964" w14:textId="77777777" w:rsidR="00C5132B" w:rsidRPr="00DC6003" w:rsidRDefault="00C5132B" w:rsidP="00840DC5">
            <w:pPr>
              <w:jc w:val="center"/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C5132B" w:rsidRPr="00DC6003" w14:paraId="2ED57DAC" w14:textId="77777777" w:rsidTr="00840DC5">
        <w:trPr>
          <w:trHeight w:val="851"/>
        </w:trPr>
        <w:tc>
          <w:tcPr>
            <w:tcW w:w="469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95EE0DE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7E59D6F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C5132B" w:rsidRPr="00DC6003" w14:paraId="00305126" w14:textId="77777777" w:rsidTr="00840DC5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F42FADD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9EBFC8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C5132B" w:rsidRPr="00DC6003" w14:paraId="4D96284A" w14:textId="77777777" w:rsidTr="00840DC5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8A5CB16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B6CF23E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C5132B" w:rsidRPr="00DC6003" w14:paraId="2B65FB77" w14:textId="77777777" w:rsidTr="00840DC5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4946ACA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1CD17AF0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C5132B" w:rsidRPr="00DC6003" w14:paraId="5FE8F7AD" w14:textId="77777777" w:rsidTr="00840DC5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26CD981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4E0D21A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C5132B" w:rsidRPr="00DC6003" w14:paraId="0F89CED0" w14:textId="77777777" w:rsidTr="00840DC5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7729C97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2EE002E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  <w:tr w:rsidR="00C5132B" w:rsidRPr="00DC6003" w14:paraId="36A3185B" w14:textId="77777777" w:rsidTr="00840DC5">
        <w:trPr>
          <w:trHeight w:val="851"/>
        </w:trPr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4CFBCD5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08C04DB" w14:textId="77777777" w:rsidR="00C5132B" w:rsidRPr="005A04AE" w:rsidRDefault="00C5132B" w:rsidP="00840DC5">
            <w:pPr>
              <w:rPr>
                <w:rFonts w:ascii="Bradley Hand" w:hAnsi="Bradley Hand"/>
                <w:sz w:val="28"/>
                <w:szCs w:val="28"/>
                <w:lang w:val="en-GB"/>
              </w:rPr>
            </w:pPr>
          </w:p>
        </w:tc>
      </w:tr>
    </w:tbl>
    <w:p w14:paraId="29EA29E3" w14:textId="2C2B5157" w:rsidR="00C5132B" w:rsidRDefault="005571DE" w:rsidP="00C5132B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0C07FD" wp14:editId="45EA8C37">
                <wp:simplePos x="0" y="0"/>
                <wp:positionH relativeFrom="column">
                  <wp:posOffset>31697</wp:posOffset>
                </wp:positionH>
                <wp:positionV relativeFrom="paragraph">
                  <wp:posOffset>6538886</wp:posOffset>
                </wp:positionV>
                <wp:extent cx="4745990" cy="1247686"/>
                <wp:effectExtent l="0" t="0" r="0" b="0"/>
                <wp:wrapNone/>
                <wp:docPr id="14684579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5990" cy="12476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D9A7FC" w14:textId="0B7F1A80" w:rsidR="00C5132B" w:rsidRPr="00DC3494" w:rsidRDefault="00C5132B" w:rsidP="00C5132B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C3494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 xml:space="preserve">Tell your partner about your findings and fill out the other side of the table. Pay attention to </w:t>
                            </w:r>
                            <w:r w:rsidR="005571DE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 xml:space="preserve">what </w:t>
                            </w:r>
                            <w:r w:rsidR="00770D6A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 xml:space="preserve">is different and </w:t>
                            </w:r>
                            <w:r w:rsidR="005571DE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>similar</w:t>
                            </w:r>
                            <w:r w:rsidRPr="00DC3494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 xml:space="preserve"> in the poems.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C07FD" id="Textfeld 1" o:spid="_x0000_s1032" type="#_x0000_t202" style="position:absolute;margin-left:2.5pt;margin-top:514.85pt;width:373.7pt;height:9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" filled="f" stroked="f" strokeweight=".5pt">
                <v:textbox>
                  <w:txbxContent>
                    <w:p w14:paraId="6CD9A7FC" w14:textId="0B7F1A80" w:rsidR="00C5132B" w:rsidRPr="00DC3494" w:rsidRDefault="00C5132B" w:rsidP="00C5132B">
                      <w:pPr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</w:pPr>
                      <w:r w:rsidRPr="00DC3494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 xml:space="preserve">Tell your partner about your findings and fill out the other side of the table. Pay attention to </w:t>
                      </w:r>
                      <w:r w:rsidR="005571DE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 xml:space="preserve">what </w:t>
                      </w:r>
                      <w:r w:rsidR="00770D6A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 xml:space="preserve">is different and </w:t>
                      </w:r>
                      <w:r w:rsidR="005571DE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>similar</w:t>
                      </w:r>
                      <w:r w:rsidRPr="00DC3494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 xml:space="preserve"> in the poems.</w:t>
                      </w:r>
                    </w:p>
                  </w:txbxContent>
                </v:textbox>
              </v:shape>
            </w:pict>
          </mc:Fallback>
        </mc:AlternateContent>
      </w:r>
      <w:r w:rsidR="00C5132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F16E47" wp14:editId="267DDAF0">
                <wp:simplePos x="0" y="0"/>
                <wp:positionH relativeFrom="column">
                  <wp:posOffset>-76835</wp:posOffset>
                </wp:positionH>
                <wp:positionV relativeFrom="paragraph">
                  <wp:posOffset>6181205</wp:posOffset>
                </wp:positionV>
                <wp:extent cx="712470" cy="307571"/>
                <wp:effectExtent l="0" t="0" r="11430" b="10160"/>
                <wp:wrapNone/>
                <wp:docPr id="204470200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3075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B68A04" w14:textId="77777777" w:rsidR="00C5132B" w:rsidRPr="006E53D7" w:rsidRDefault="00C5132B" w:rsidP="00C5132B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E53D7">
                              <w:rPr>
                                <w:rFonts w:ascii="Abadi" w:hAnsi="Abadi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Task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16E47" id="_x0000_s1033" type="#_x0000_t202" style="position:absolute;margin-left:-6.05pt;margin-top:486.7pt;width:56.1pt;height:2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" fillcolor="white [3201]" strokeweight=".5pt">
                <v:textbox>
                  <w:txbxContent>
                    <w:p w14:paraId="63B68A04" w14:textId="77777777" w:rsidR="00C5132B" w:rsidRPr="006E53D7" w:rsidRDefault="00C5132B" w:rsidP="00C5132B">
                      <w:pPr>
                        <w:rPr>
                          <w:rFonts w:ascii="Abadi" w:hAnsi="Abad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E53D7">
                        <w:rPr>
                          <w:rFonts w:ascii="Abadi" w:hAnsi="Abadi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Task 2</w:t>
                      </w:r>
                    </w:p>
                  </w:txbxContent>
                </v:textbox>
              </v:shape>
            </w:pict>
          </mc:Fallback>
        </mc:AlternateContent>
      </w:r>
      <w:r w:rsidR="00C5132B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6ED12AB" wp14:editId="5FF2011C">
                <wp:simplePos x="0" y="0"/>
                <wp:positionH relativeFrom="column">
                  <wp:posOffset>22918</wp:posOffset>
                </wp:positionH>
                <wp:positionV relativeFrom="paragraph">
                  <wp:posOffset>6330835</wp:posOffset>
                </wp:positionV>
                <wp:extent cx="4705003" cy="972589"/>
                <wp:effectExtent l="0" t="0" r="6985" b="18415"/>
                <wp:wrapNone/>
                <wp:docPr id="2007627675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003" cy="97258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A63250" id="Rechteck: abgerundete Ecken 6" o:spid="_x0000_s1026" style="position:absolute;margin-left:1.8pt;margin-top:498.5pt;width:370.45pt;height:76.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" filled="f" strokecolor="#030e13 [484]" strokeweight="1pt">
                <v:stroke joinstyle="miter"/>
              </v:roundrect>
            </w:pict>
          </mc:Fallback>
        </mc:AlternateContent>
      </w:r>
      <w:r w:rsidR="00C5132B">
        <w:rPr>
          <w:noProof/>
        </w:rPr>
        <w:drawing>
          <wp:anchor distT="0" distB="0" distL="114300" distR="114300" simplePos="0" relativeHeight="251662336" behindDoc="1" locked="0" layoutInCell="1" allowOverlap="1" wp14:anchorId="62218AF4" wp14:editId="3BDC8F2D">
            <wp:simplePos x="0" y="0"/>
            <wp:positionH relativeFrom="column">
              <wp:posOffset>4780349</wp:posOffset>
            </wp:positionH>
            <wp:positionV relativeFrom="paragraph">
              <wp:posOffset>5894300</wp:posOffset>
            </wp:positionV>
            <wp:extent cx="1473200" cy="1767288"/>
            <wp:effectExtent l="0" t="0" r="0" b="4445"/>
            <wp:wrapNone/>
            <wp:docPr id="771661056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906552" name="Grafik 1979906552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767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132B">
        <w:rPr>
          <w:lang w:val="en-GB"/>
        </w:rPr>
        <w:br w:type="page"/>
      </w:r>
    </w:p>
    <w:tbl>
      <w:tblPr>
        <w:tblStyle w:val="Tabellenraster"/>
        <w:tblpPr w:leftFromText="141" w:rightFromText="141" w:vertAnchor="text" w:horzAnchor="margin" w:tblpY="379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01"/>
      </w:tblGrid>
      <w:tr w:rsidR="00C5132B" w:rsidRPr="00DC6003" w14:paraId="4AF11588" w14:textId="77777777" w:rsidTr="00840DC5">
        <w:trPr>
          <w:trHeight w:val="567"/>
        </w:trPr>
        <w:tc>
          <w:tcPr>
            <w:tcW w:w="9001" w:type="dxa"/>
          </w:tcPr>
          <w:p w14:paraId="1755A03E" w14:textId="77777777" w:rsidR="00C5132B" w:rsidRDefault="00C5132B" w:rsidP="00840DC5">
            <w:pPr>
              <w:rPr>
                <w:lang w:val="en-GB"/>
              </w:rPr>
            </w:pPr>
          </w:p>
        </w:tc>
      </w:tr>
      <w:tr w:rsidR="00C5132B" w:rsidRPr="00DC6003" w14:paraId="65365D3A" w14:textId="77777777" w:rsidTr="00840DC5">
        <w:trPr>
          <w:trHeight w:val="567"/>
        </w:trPr>
        <w:tc>
          <w:tcPr>
            <w:tcW w:w="9001" w:type="dxa"/>
          </w:tcPr>
          <w:p w14:paraId="1DD3E64A" w14:textId="77777777" w:rsidR="00C5132B" w:rsidRDefault="00C5132B" w:rsidP="00840DC5">
            <w:pPr>
              <w:rPr>
                <w:lang w:val="en-GB"/>
              </w:rPr>
            </w:pPr>
          </w:p>
        </w:tc>
      </w:tr>
      <w:tr w:rsidR="00C5132B" w:rsidRPr="00DC6003" w14:paraId="2540BC01" w14:textId="77777777" w:rsidTr="00840DC5">
        <w:trPr>
          <w:trHeight w:val="567"/>
        </w:trPr>
        <w:tc>
          <w:tcPr>
            <w:tcW w:w="9001" w:type="dxa"/>
          </w:tcPr>
          <w:p w14:paraId="71A36AAF" w14:textId="77777777" w:rsidR="00C5132B" w:rsidRDefault="00C5132B" w:rsidP="00840DC5">
            <w:pPr>
              <w:rPr>
                <w:lang w:val="en-GB"/>
              </w:rPr>
            </w:pPr>
          </w:p>
        </w:tc>
      </w:tr>
      <w:tr w:rsidR="00C5132B" w:rsidRPr="00DC6003" w14:paraId="279624CB" w14:textId="77777777" w:rsidTr="00840DC5">
        <w:trPr>
          <w:trHeight w:val="567"/>
        </w:trPr>
        <w:tc>
          <w:tcPr>
            <w:tcW w:w="9001" w:type="dxa"/>
          </w:tcPr>
          <w:p w14:paraId="3F793294" w14:textId="77777777" w:rsidR="00C5132B" w:rsidRDefault="00C5132B" w:rsidP="00840DC5">
            <w:pPr>
              <w:rPr>
                <w:lang w:val="en-GB"/>
              </w:rPr>
            </w:pPr>
          </w:p>
        </w:tc>
      </w:tr>
      <w:tr w:rsidR="00C5132B" w:rsidRPr="00DC6003" w14:paraId="2DFD3345" w14:textId="77777777" w:rsidTr="00840DC5">
        <w:trPr>
          <w:trHeight w:val="567"/>
        </w:trPr>
        <w:tc>
          <w:tcPr>
            <w:tcW w:w="9001" w:type="dxa"/>
          </w:tcPr>
          <w:p w14:paraId="460E4F18" w14:textId="77777777" w:rsidR="00C5132B" w:rsidRDefault="00C5132B" w:rsidP="00840DC5">
            <w:pPr>
              <w:rPr>
                <w:lang w:val="en-GB"/>
              </w:rPr>
            </w:pPr>
          </w:p>
        </w:tc>
      </w:tr>
      <w:tr w:rsidR="00C5132B" w:rsidRPr="00DC6003" w14:paraId="7B584F24" w14:textId="77777777" w:rsidTr="00840DC5">
        <w:trPr>
          <w:trHeight w:val="567"/>
        </w:trPr>
        <w:tc>
          <w:tcPr>
            <w:tcW w:w="9001" w:type="dxa"/>
          </w:tcPr>
          <w:p w14:paraId="65A4B8F4" w14:textId="77777777" w:rsidR="00C5132B" w:rsidRDefault="00C5132B" w:rsidP="00840DC5">
            <w:pPr>
              <w:rPr>
                <w:lang w:val="en-GB"/>
              </w:rPr>
            </w:pPr>
          </w:p>
        </w:tc>
      </w:tr>
      <w:tr w:rsidR="00C5132B" w:rsidRPr="00DC6003" w14:paraId="2476760C" w14:textId="77777777" w:rsidTr="00840DC5">
        <w:trPr>
          <w:trHeight w:val="567"/>
        </w:trPr>
        <w:tc>
          <w:tcPr>
            <w:tcW w:w="9001" w:type="dxa"/>
          </w:tcPr>
          <w:p w14:paraId="05E10481" w14:textId="77777777" w:rsidR="00C5132B" w:rsidRDefault="00C5132B" w:rsidP="00840DC5">
            <w:pPr>
              <w:rPr>
                <w:lang w:val="en-GB"/>
              </w:rPr>
            </w:pPr>
          </w:p>
        </w:tc>
      </w:tr>
      <w:tr w:rsidR="00C5132B" w:rsidRPr="00DC6003" w14:paraId="3976A95E" w14:textId="77777777" w:rsidTr="00840DC5">
        <w:trPr>
          <w:trHeight w:val="567"/>
        </w:trPr>
        <w:tc>
          <w:tcPr>
            <w:tcW w:w="9001" w:type="dxa"/>
          </w:tcPr>
          <w:p w14:paraId="6F9B7223" w14:textId="77777777" w:rsidR="00C5132B" w:rsidRDefault="00C5132B" w:rsidP="00840DC5">
            <w:pPr>
              <w:rPr>
                <w:lang w:val="en-GB"/>
              </w:rPr>
            </w:pPr>
          </w:p>
        </w:tc>
      </w:tr>
      <w:tr w:rsidR="00C5132B" w:rsidRPr="00DC6003" w14:paraId="42B3079A" w14:textId="77777777" w:rsidTr="00840DC5">
        <w:trPr>
          <w:trHeight w:val="567"/>
        </w:trPr>
        <w:tc>
          <w:tcPr>
            <w:tcW w:w="9001" w:type="dxa"/>
          </w:tcPr>
          <w:p w14:paraId="184C5058" w14:textId="77777777" w:rsidR="00C5132B" w:rsidRDefault="00C5132B" w:rsidP="00840DC5">
            <w:pPr>
              <w:rPr>
                <w:lang w:val="en-GB"/>
              </w:rPr>
            </w:pPr>
          </w:p>
        </w:tc>
      </w:tr>
      <w:tr w:rsidR="00C5132B" w:rsidRPr="00DC6003" w14:paraId="0E1C1FF9" w14:textId="77777777" w:rsidTr="00840DC5">
        <w:trPr>
          <w:trHeight w:val="567"/>
        </w:trPr>
        <w:tc>
          <w:tcPr>
            <w:tcW w:w="9001" w:type="dxa"/>
          </w:tcPr>
          <w:p w14:paraId="69376B4C" w14:textId="77777777" w:rsidR="00C5132B" w:rsidRDefault="00C5132B" w:rsidP="00840DC5">
            <w:pPr>
              <w:rPr>
                <w:lang w:val="en-GB"/>
              </w:rPr>
            </w:pPr>
          </w:p>
        </w:tc>
      </w:tr>
      <w:tr w:rsidR="00C5132B" w:rsidRPr="00DC6003" w14:paraId="62A23B07" w14:textId="77777777" w:rsidTr="00840DC5">
        <w:trPr>
          <w:trHeight w:val="567"/>
        </w:trPr>
        <w:tc>
          <w:tcPr>
            <w:tcW w:w="9001" w:type="dxa"/>
          </w:tcPr>
          <w:p w14:paraId="6803535E" w14:textId="77777777" w:rsidR="00C5132B" w:rsidRDefault="00C5132B" w:rsidP="00840DC5">
            <w:pPr>
              <w:rPr>
                <w:lang w:val="en-GB"/>
              </w:rPr>
            </w:pPr>
          </w:p>
        </w:tc>
      </w:tr>
    </w:tbl>
    <w:p w14:paraId="60AF5CA8" w14:textId="1EC3A087" w:rsidR="00CC3AE4" w:rsidRPr="00C5132B" w:rsidRDefault="00C5132B" w:rsidP="00C5132B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6D97B4" wp14:editId="62618C83">
                <wp:simplePos x="0" y="0"/>
                <wp:positionH relativeFrom="column">
                  <wp:posOffset>4311303</wp:posOffset>
                </wp:positionH>
                <wp:positionV relativeFrom="paragraph">
                  <wp:posOffset>7229302</wp:posOffset>
                </wp:positionV>
                <wp:extent cx="1812174" cy="2036618"/>
                <wp:effectExtent l="0" t="0" r="0" b="0"/>
                <wp:wrapNone/>
                <wp:docPr id="900062666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2174" cy="2036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0E5FB0" w14:textId="77777777" w:rsidR="00C5132B" w:rsidRDefault="00C5132B" w:rsidP="00C513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79C76B" wp14:editId="31E41DAD">
                                  <wp:extent cx="1471352" cy="1471352"/>
                                  <wp:effectExtent l="0" t="0" r="0" b="1905"/>
                                  <wp:docPr id="1982350508" name="Grafik 3" descr="List vector icon | Free SV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3468488" name="Grafik 263468488" descr="List vector icon | Free SV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1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5763" cy="14957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D97B4" id="_x0000_s1034" type="#_x0000_t202" style="position:absolute;margin-left:339.45pt;margin-top:569.25pt;width:142.7pt;height:160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" filled="f" stroked="f" strokeweight=".5pt">
                <v:textbox>
                  <w:txbxContent>
                    <w:p w14:paraId="750E5FB0" w14:textId="77777777" w:rsidR="00C5132B" w:rsidRDefault="00C5132B" w:rsidP="00C5132B">
                      <w:r>
                        <w:rPr>
                          <w:noProof/>
                        </w:rPr>
                        <w:drawing>
                          <wp:inline distT="0" distB="0" distL="0" distR="0" wp14:anchorId="4379C76B" wp14:editId="31E41DAD">
                            <wp:extent cx="1471352" cy="1471352"/>
                            <wp:effectExtent l="0" t="0" r="0" b="1905"/>
                            <wp:docPr id="1982350508" name="Grafik 3" descr="List vector icon | Free SV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3468488" name="Grafik 263468488" descr="List vector icon | Free SV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2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5763" cy="14957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58594D" wp14:editId="7F66C565">
                <wp:simplePos x="0" y="0"/>
                <wp:positionH relativeFrom="column">
                  <wp:posOffset>-243090</wp:posOffset>
                </wp:positionH>
                <wp:positionV relativeFrom="paragraph">
                  <wp:posOffset>7338118</wp:posOffset>
                </wp:positionV>
                <wp:extent cx="4555375" cy="2044700"/>
                <wp:effectExtent l="0" t="0" r="0" b="0"/>
                <wp:wrapNone/>
                <wp:docPr id="120009935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5375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534C78" w14:textId="02C9DAFF" w:rsidR="00C5132B" w:rsidRPr="00157A64" w:rsidRDefault="00200DF5" w:rsidP="00C5132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  <w:r w:rsidR="00C5132B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hyme scheme – yes or no?</w:t>
                            </w:r>
                          </w:p>
                          <w:p w14:paraId="71A94A2B" w14:textId="66A6629F" w:rsidR="00C5132B" w:rsidRPr="00157A64" w:rsidRDefault="00200DF5" w:rsidP="00C5132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  <w:r w:rsidR="00C5132B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ppearance of loved one</w:t>
                            </w:r>
                          </w:p>
                          <w:p w14:paraId="068F44C4" w14:textId="7B4ED4FF" w:rsidR="00C5132B" w:rsidRPr="00157A64" w:rsidRDefault="00200DF5" w:rsidP="00C5132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r w:rsidR="00C5132B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 xml:space="preserve">omparisons </w:t>
                            </w:r>
                          </w:p>
                          <w:p w14:paraId="414DD152" w14:textId="43235F15" w:rsidR="00C5132B" w:rsidRPr="00157A64" w:rsidRDefault="00200DF5" w:rsidP="00C5132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  <w:r w:rsidR="00C5132B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igures of speech</w:t>
                            </w:r>
                          </w:p>
                          <w:p w14:paraId="61640084" w14:textId="067FD273" w:rsidR="00C5132B" w:rsidRPr="00157A64" w:rsidRDefault="00200DF5" w:rsidP="00C5132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s</w:t>
                            </w:r>
                            <w:r w:rsidR="00C5132B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tylistic devices (e.g. metaphors)</w:t>
                            </w:r>
                          </w:p>
                          <w:p w14:paraId="5474BDF7" w14:textId="0B12F898" w:rsidR="00C5132B" w:rsidRPr="00157A64" w:rsidRDefault="00200DF5" w:rsidP="00C5132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u</w:t>
                            </w:r>
                            <w:r w:rsidR="00C5132B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 xml:space="preserve">se of adjectives </w:t>
                            </w:r>
                          </w:p>
                          <w:p w14:paraId="1DA889CB" w14:textId="754ED1E7" w:rsidR="00C5132B" w:rsidRDefault="00200DF5" w:rsidP="00C5132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 w:rsidR="00C5132B" w:rsidRPr="00157A64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one and attitude – ironic or sincere?</w:t>
                            </w:r>
                          </w:p>
                          <w:p w14:paraId="65BAFB26" w14:textId="5D1E2A4A" w:rsidR="00C5132B" w:rsidRPr="00157A64" w:rsidRDefault="00200DF5" w:rsidP="00C5132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L</w:t>
                            </w:r>
                            <w:r w:rsidR="00C5132B"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et your creativity run wild</w:t>
                            </w:r>
                            <w:r>
                              <w:rPr>
                                <w:rFonts w:ascii="Bradley Hand" w:hAnsi="Bradley Hand"/>
                                <w:sz w:val="28"/>
                                <w:szCs w:val="28"/>
                                <w:lang w:val="en-US"/>
                              </w:rPr>
                              <w:t>!</w:t>
                            </w:r>
                          </w:p>
                          <w:p w14:paraId="5141C8CE" w14:textId="77777777" w:rsidR="00C5132B" w:rsidRPr="00157A64" w:rsidRDefault="00C5132B" w:rsidP="00C5132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8594D" id="Textfeld 2" o:spid="_x0000_s1035" type="#_x0000_t202" style="position:absolute;margin-left:-19.15pt;margin-top:577.8pt;width:358.7pt;height:16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" filled="f" stroked="f" strokeweight=".5pt">
                <v:textbox>
                  <w:txbxContent>
                    <w:p w14:paraId="17534C78" w14:textId="02C9DAFF" w:rsidR="00C5132B" w:rsidRPr="00157A64" w:rsidRDefault="00200DF5" w:rsidP="00C5132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r</w:t>
                      </w:r>
                      <w:r w:rsidR="00C5132B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hyme scheme – </w:t>
                      </w:r>
                      <w:proofErr w:type="gramStart"/>
                      <w:r w:rsidR="00C5132B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yes</w:t>
                      </w:r>
                      <w:proofErr w:type="gramEnd"/>
                      <w:r w:rsidR="00C5132B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 or no?</w:t>
                      </w:r>
                    </w:p>
                    <w:p w14:paraId="71A94A2B" w14:textId="66A6629F" w:rsidR="00C5132B" w:rsidRPr="00157A64" w:rsidRDefault="00200DF5" w:rsidP="00C5132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a</w:t>
                      </w:r>
                      <w:r w:rsidR="00C5132B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ppearance of loved one</w:t>
                      </w:r>
                    </w:p>
                    <w:p w14:paraId="068F44C4" w14:textId="7B4ED4FF" w:rsidR="00C5132B" w:rsidRPr="00157A64" w:rsidRDefault="00200DF5" w:rsidP="00C5132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c</w:t>
                      </w:r>
                      <w:r w:rsidR="00C5132B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omparisons </w:t>
                      </w:r>
                    </w:p>
                    <w:p w14:paraId="414DD152" w14:textId="43235F15" w:rsidR="00C5132B" w:rsidRPr="00157A64" w:rsidRDefault="00200DF5" w:rsidP="00C5132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f</w:t>
                      </w:r>
                      <w:r w:rsidR="00C5132B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igures of speech</w:t>
                      </w:r>
                    </w:p>
                    <w:p w14:paraId="61640084" w14:textId="067FD273" w:rsidR="00C5132B" w:rsidRPr="00157A64" w:rsidRDefault="00200DF5" w:rsidP="00C5132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s</w:t>
                      </w:r>
                      <w:r w:rsidR="00C5132B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tylistic devices (e.g. metaphors)</w:t>
                      </w:r>
                    </w:p>
                    <w:p w14:paraId="5474BDF7" w14:textId="0B12F898" w:rsidR="00C5132B" w:rsidRPr="00157A64" w:rsidRDefault="00200DF5" w:rsidP="00C5132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u</w:t>
                      </w:r>
                      <w:r w:rsidR="00C5132B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 xml:space="preserve">se of adjectives </w:t>
                      </w:r>
                    </w:p>
                    <w:p w14:paraId="1DA889CB" w14:textId="754ED1E7" w:rsidR="00C5132B" w:rsidRDefault="00200DF5" w:rsidP="00C5132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t</w:t>
                      </w:r>
                      <w:r w:rsidR="00C5132B" w:rsidRPr="00157A64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one and attitude – ironic or sincere?</w:t>
                      </w:r>
                    </w:p>
                    <w:p w14:paraId="65BAFB26" w14:textId="5D1E2A4A" w:rsidR="00C5132B" w:rsidRPr="00157A64" w:rsidRDefault="00200DF5" w:rsidP="00C5132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L</w:t>
                      </w:r>
                      <w:r w:rsidR="00C5132B"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et your creativity run wild</w:t>
                      </w:r>
                      <w:r>
                        <w:rPr>
                          <w:rFonts w:ascii="Bradley Hand" w:hAnsi="Bradley Hand"/>
                          <w:sz w:val="28"/>
                          <w:szCs w:val="28"/>
                          <w:lang w:val="en-US"/>
                        </w:rPr>
                        <w:t>!</w:t>
                      </w:r>
                    </w:p>
                    <w:p w14:paraId="5141C8CE" w14:textId="77777777" w:rsidR="00C5132B" w:rsidRPr="00157A64" w:rsidRDefault="00C5132B" w:rsidP="00C5132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4AFBF82" wp14:editId="0552B5D2">
                <wp:simplePos x="0" y="0"/>
                <wp:positionH relativeFrom="column">
                  <wp:posOffset>-68521</wp:posOffset>
                </wp:positionH>
                <wp:positionV relativeFrom="paragraph">
                  <wp:posOffset>7113674</wp:posOffset>
                </wp:positionV>
                <wp:extent cx="4272742" cy="2219325"/>
                <wp:effectExtent l="0" t="0" r="7620" b="15875"/>
                <wp:wrapNone/>
                <wp:docPr id="1148191001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742" cy="22193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CF2FF9" id="Rechteck: abgerundete Ecken 6" o:spid="_x0000_s1026" style="position:absolute;margin-left:-5.4pt;margin-top:560.15pt;width:336.45pt;height:174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" filled="f" strokecolor="#030e13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15F9BA" wp14:editId="531A3680">
                <wp:simplePos x="0" y="0"/>
                <wp:positionH relativeFrom="column">
                  <wp:posOffset>122670</wp:posOffset>
                </wp:positionH>
                <wp:positionV relativeFrom="paragraph">
                  <wp:posOffset>7005609</wp:posOffset>
                </wp:positionV>
                <wp:extent cx="3732415" cy="332509"/>
                <wp:effectExtent l="0" t="0" r="14605" b="10795"/>
                <wp:wrapNone/>
                <wp:docPr id="1920467608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241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C1652B" w14:textId="77777777" w:rsidR="00C5132B" w:rsidRPr="00CE7010" w:rsidRDefault="00C5132B" w:rsidP="00C5132B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7010">
                              <w:rPr>
                                <w:rFonts w:ascii="Abadi" w:hAnsi="Abadi"/>
                                <w:sz w:val="28"/>
                                <w:szCs w:val="28"/>
                                <w:lang w:val="en-US"/>
                              </w:rPr>
                              <w:t>Checklist – things you might want to consider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5F9BA" id="_x0000_s1036" type="#_x0000_t202" style="position:absolute;margin-left:9.65pt;margin-top:551.6pt;width:293.9pt;height:2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" fillcolor="white [3201]" strokeweight=".5pt">
                <v:textbox>
                  <w:txbxContent>
                    <w:p w14:paraId="63C1652B" w14:textId="77777777" w:rsidR="00C5132B" w:rsidRPr="00CE7010" w:rsidRDefault="00C5132B" w:rsidP="00C5132B">
                      <w:pPr>
                        <w:rPr>
                          <w:rFonts w:ascii="Abadi" w:hAnsi="Abadi"/>
                          <w:sz w:val="28"/>
                          <w:szCs w:val="28"/>
                          <w:lang w:val="en-US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E7010">
                        <w:rPr>
                          <w:rFonts w:ascii="Abadi" w:hAnsi="Abadi"/>
                          <w:sz w:val="28"/>
                          <w:szCs w:val="28"/>
                          <w:lang w:val="en-US"/>
                        </w:rPr>
                        <w:t>Checklist – things you might want to consider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A9B5DA" wp14:editId="1CB22E82">
                <wp:simplePos x="0" y="0"/>
                <wp:positionH relativeFrom="column">
                  <wp:posOffset>1914179</wp:posOffset>
                </wp:positionH>
                <wp:positionV relativeFrom="paragraph">
                  <wp:posOffset>1180465</wp:posOffset>
                </wp:positionV>
                <wp:extent cx="469783" cy="268448"/>
                <wp:effectExtent l="0" t="0" r="26035" b="17780"/>
                <wp:wrapNone/>
                <wp:docPr id="1139087049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83" cy="2684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5316C3" w14:textId="77777777" w:rsidR="00C5132B" w:rsidRPr="002C203D" w:rsidRDefault="00C5132B" w:rsidP="00C5132B">
                            <w:pPr>
                              <w:rPr>
                                <w:rFonts w:ascii="Abadi" w:hAnsi="Aba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C203D">
                              <w:rPr>
                                <w:rFonts w:ascii="Abadi" w:hAnsi="Abadi"/>
                                <w:sz w:val="24"/>
                                <w:szCs w:val="24"/>
                              </w:rPr>
                              <w:t>Hint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9B5DA" id="_x0000_s1037" type="#_x0000_t202" style="position:absolute;margin-left:150.7pt;margin-top:92.95pt;width:37pt;height:21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" fillcolor="white [3201]" strokeweight=".5pt">
                <v:textbox>
                  <w:txbxContent>
                    <w:p w14:paraId="0D5316C3" w14:textId="77777777" w:rsidR="00C5132B" w:rsidRPr="002C203D" w:rsidRDefault="00C5132B" w:rsidP="00C5132B">
                      <w:pPr>
                        <w:rPr>
                          <w:rFonts w:ascii="Abadi" w:hAnsi="Abadi"/>
                          <w:sz w:val="24"/>
                          <w:szCs w:val="24"/>
                        </w:rPr>
                      </w:pPr>
                      <w:proofErr w:type="spellStart"/>
                      <w:r w:rsidRPr="002C203D">
                        <w:rPr>
                          <w:rFonts w:ascii="Abadi" w:hAnsi="Abadi"/>
                          <w:sz w:val="24"/>
                          <w:szCs w:val="24"/>
                        </w:rPr>
                        <w:t>Hint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AF018C" wp14:editId="26DB4D46">
                <wp:simplePos x="0" y="0"/>
                <wp:positionH relativeFrom="column">
                  <wp:posOffset>-173528</wp:posOffset>
                </wp:positionH>
                <wp:positionV relativeFrom="paragraph">
                  <wp:posOffset>-31462</wp:posOffset>
                </wp:positionV>
                <wp:extent cx="712470" cy="282859"/>
                <wp:effectExtent l="0" t="0" r="11430" b="22225"/>
                <wp:wrapNone/>
                <wp:docPr id="68162076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2828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9CFF25" w14:textId="77777777" w:rsidR="00C5132B" w:rsidRPr="006E53D7" w:rsidRDefault="00C5132B" w:rsidP="00C5132B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  <w:t xml:space="preserve">Task 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F018C" id="_x0000_s1038" type="#_x0000_t202" style="position:absolute;margin-left:-13.65pt;margin-top:-2.5pt;width:56.1pt;height:2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" fillcolor="white [3201]" strokeweight=".5pt">
                <v:textbox>
                  <w:txbxContent>
                    <w:p w14:paraId="479CFF25" w14:textId="77777777" w:rsidR="00C5132B" w:rsidRPr="006E53D7" w:rsidRDefault="00C5132B" w:rsidP="00C5132B">
                      <w:pPr>
                        <w:rPr>
                          <w:rFonts w:ascii="Abadi" w:hAnsi="Abadi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C203D">
                        <w:rPr>
                          <w:rFonts w:ascii="Abadi" w:hAnsi="Abadi"/>
                          <w:sz w:val="28"/>
                          <w:szCs w:val="28"/>
                        </w:rPr>
                        <w:t xml:space="preserve">Task 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630422F" wp14:editId="4467D10D">
                <wp:simplePos x="0" y="0"/>
                <wp:positionH relativeFrom="column">
                  <wp:posOffset>1816100</wp:posOffset>
                </wp:positionH>
                <wp:positionV relativeFrom="paragraph">
                  <wp:posOffset>1356995</wp:posOffset>
                </wp:positionV>
                <wp:extent cx="4632321" cy="680720"/>
                <wp:effectExtent l="0" t="0" r="16510" b="24130"/>
                <wp:wrapNone/>
                <wp:docPr id="1277072069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321" cy="6807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8C26A0C" id="Rechteck: abgerundete Ecken 6" o:spid="_x0000_s1026" style="position:absolute;margin-left:143pt;margin-top:106.85pt;width:364.75pt;height:53.6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" filled="f" strokecolor="#030e13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CBC09A" wp14:editId="6CA8CED3">
                <wp:simplePos x="0" y="0"/>
                <wp:positionH relativeFrom="column">
                  <wp:posOffset>1917700</wp:posOffset>
                </wp:positionH>
                <wp:positionV relativeFrom="paragraph">
                  <wp:posOffset>1503045</wp:posOffset>
                </wp:positionV>
                <wp:extent cx="4588510" cy="561544"/>
                <wp:effectExtent l="0" t="0" r="0" b="0"/>
                <wp:wrapNone/>
                <wp:docPr id="872256078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510" cy="5615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F51325" w14:textId="20F099AE" w:rsidR="00C5132B" w:rsidRPr="002C203D" w:rsidRDefault="00C5132B" w:rsidP="00C5132B">
                            <w:pPr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  <w:t xml:space="preserve">If you can’t get into the right </w:t>
                            </w:r>
                            <w:r w:rsidR="005D012B"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  <w:t>mood</w:t>
                            </w:r>
                            <w:r w:rsidRPr="002C203D">
                              <w:rPr>
                                <w:rFonts w:ascii="Abadi" w:hAnsi="Abadi"/>
                                <w:sz w:val="24"/>
                                <w:szCs w:val="24"/>
                                <w:lang w:val="en-GB"/>
                              </w:rPr>
                              <w:t>, feel free to have a look at the lyrics of modern artists like Taylor Swift or Bruno Mars!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BC09A" id="_x0000_s1039" type="#_x0000_t202" style="position:absolute;margin-left:151pt;margin-top:118.35pt;width:361.3pt;height:4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" filled="f" stroked="f" strokeweight=".5pt">
                <v:textbox>
                  <w:txbxContent>
                    <w:p w14:paraId="6CF51325" w14:textId="20F099AE" w:rsidR="00C5132B" w:rsidRPr="002C203D" w:rsidRDefault="00C5132B" w:rsidP="00C5132B">
                      <w:pPr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</w:pPr>
                      <w:r w:rsidRPr="002C203D"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  <w:t xml:space="preserve">If you can’t get into the right </w:t>
                      </w:r>
                      <w:r w:rsidR="005D012B"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  <w:t>mood</w:t>
                      </w:r>
                      <w:r w:rsidRPr="002C203D">
                        <w:rPr>
                          <w:rFonts w:ascii="Abadi" w:hAnsi="Abadi"/>
                          <w:sz w:val="24"/>
                          <w:szCs w:val="24"/>
                          <w:lang w:val="en-GB"/>
                        </w:rPr>
                        <w:t>, feel free to have a look at the lyrics of modern artists like Taylor Swift or Bruno Mars!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231370A9" wp14:editId="588794CD">
            <wp:simplePos x="0" y="0"/>
            <wp:positionH relativeFrom="column">
              <wp:posOffset>1194435</wp:posOffset>
            </wp:positionH>
            <wp:positionV relativeFrom="paragraph">
              <wp:posOffset>1360170</wp:posOffset>
            </wp:positionV>
            <wp:extent cx="640080" cy="585047"/>
            <wp:effectExtent l="0" t="0" r="0" b="5715"/>
            <wp:wrapNone/>
            <wp:docPr id="183126330" name="Grafik 14" descr="Ein Bild, das Design enthält.&#10;&#10;Automatisch generierte Beschreibung mit mittler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672198" name="Grafik 14" descr="Ein Bild, das Design enthält.&#10;&#10;Automatisch generierte Beschreibung mit mittlerer Zuverlässigkeit"/>
                    <pic:cNvPicPr>
                      <a:picLocks noChangeAspect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2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640080" cy="585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61B1D2" wp14:editId="02EF7A6B">
                <wp:simplePos x="0" y="0"/>
                <wp:positionH relativeFrom="column">
                  <wp:posOffset>-176530</wp:posOffset>
                </wp:positionH>
                <wp:positionV relativeFrom="paragraph">
                  <wp:posOffset>250825</wp:posOffset>
                </wp:positionV>
                <wp:extent cx="6097324" cy="787400"/>
                <wp:effectExtent l="0" t="0" r="0" b="0"/>
                <wp:wrapNone/>
                <wp:docPr id="2034418070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7324" cy="78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EF2FA0" w14:textId="56267E1B" w:rsidR="00C5132B" w:rsidRPr="002C203D" w:rsidRDefault="00C5132B" w:rsidP="00C5132B">
                            <w:pP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>Relate the topic of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>love poem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>s</w:t>
                            </w: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 to </w:t>
                            </w:r>
                            <w:r w:rsidR="00200DF5">
                              <w:rPr>
                                <w:rFonts w:ascii="Abadi" w:hAnsi="Abadi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>today’s world</w:t>
                            </w:r>
                            <w:r w:rsidRPr="002C203D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. Get creative and write a love poem of your own. 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You may choose to write in </w:t>
                            </w:r>
                            <w:r w:rsidR="00200DF5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the style of 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>Orlando</w:t>
                            </w:r>
                            <w:r w:rsidR="00200DF5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>or Touchstone</w:t>
                            </w:r>
                            <w:r w:rsidR="00200DF5">
                              <w:rPr>
                                <w:rFonts w:ascii="Abadi" w:hAnsi="Abadi"/>
                                <w:sz w:val="28"/>
                                <w:szCs w:val="28"/>
                                <w:lang w:val="en-GB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1B1D2" id="_x0000_s1040" type="#_x0000_t202" style="position:absolute;margin-left:-13.9pt;margin-top:19.75pt;width:480.1pt;height:6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" filled="f" stroked="f" strokeweight=".5pt">
                <v:textbox>
                  <w:txbxContent>
                    <w:p w14:paraId="54EF2FA0" w14:textId="56267E1B" w:rsidR="00C5132B" w:rsidRPr="002C203D" w:rsidRDefault="00C5132B" w:rsidP="00C5132B">
                      <w:pP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</w:pP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>Relate the topic of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>love poem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>s</w:t>
                      </w: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 to </w:t>
                      </w:r>
                      <w:r w:rsidR="00200DF5">
                        <w:rPr>
                          <w:rFonts w:ascii="Abadi" w:hAnsi="Abadi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>today’s world</w:t>
                      </w:r>
                      <w:r w:rsidRPr="002C203D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. Get creative and write a love poem of your own. 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You may choose to write in </w:t>
                      </w:r>
                      <w:r w:rsidR="00200DF5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the style of 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>Orlando</w:t>
                      </w:r>
                      <w:r w:rsidR="00200DF5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>or Touchstone</w:t>
                      </w:r>
                      <w:r w:rsidR="00200DF5">
                        <w:rPr>
                          <w:rFonts w:ascii="Abadi" w:hAnsi="Abadi"/>
                          <w:sz w:val="28"/>
                          <w:szCs w:val="28"/>
                          <w:lang w:val="en-GB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8380608" wp14:editId="584C2C5C">
                <wp:simplePos x="0" y="0"/>
                <wp:positionH relativeFrom="column">
                  <wp:posOffset>-241300</wp:posOffset>
                </wp:positionH>
                <wp:positionV relativeFrom="paragraph">
                  <wp:posOffset>140970</wp:posOffset>
                </wp:positionV>
                <wp:extent cx="6160770" cy="827633"/>
                <wp:effectExtent l="0" t="0" r="11430" b="10795"/>
                <wp:wrapNone/>
                <wp:docPr id="659833591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82763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6B0366" id="Rechteck: abgerundete Ecken 6" o:spid="_x0000_s1026" style="position:absolute;margin-left:-19pt;margin-top:11.1pt;width:485.1pt;height:65.1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" filled="f" strokecolor="#030e13 [484]" strokeweight="1pt">
                <v:stroke joinstyle="miter"/>
              </v:roundrect>
            </w:pict>
          </mc:Fallback>
        </mc:AlternateContent>
      </w:r>
    </w:p>
    <w:sectPr w:rsidR="00CC3AE4" w:rsidRPr="00C5132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13E60" w14:textId="77777777" w:rsidR="00D277E9" w:rsidRDefault="00D277E9" w:rsidP="005F34E9">
      <w:pPr>
        <w:spacing w:after="0" w:line="240" w:lineRule="auto"/>
      </w:pPr>
      <w:r>
        <w:separator/>
      </w:r>
    </w:p>
  </w:endnote>
  <w:endnote w:type="continuationSeparator" w:id="0">
    <w:p w14:paraId="4143280F" w14:textId="77777777" w:rsidR="00D277E9" w:rsidRDefault="00D277E9" w:rsidP="005F3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lasassy Caps">
    <w:panose1 w:val="00000000000000000000"/>
    <w:charset w:val="00"/>
    <w:family w:val="auto"/>
    <w:pitch w:val="variable"/>
    <w:sig w:usb0="A00002FF" w:usb1="4000A0DB" w:usb2="00000000" w:usb3="00000000" w:csb0="0000019F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Cavolini">
    <w:panose1 w:val="03000502040302020204"/>
    <w:charset w:val="00"/>
    <w:family w:val="script"/>
    <w:pitch w:val="variable"/>
    <w:sig w:usb0="A11526FF" w:usb1="8000000A" w:usb2="00010000" w:usb3="00000000" w:csb0="0000019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26FB" w14:textId="77777777" w:rsidR="00616B9B" w:rsidRDefault="00616B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B3F8" w14:textId="7B3CC5F3" w:rsidR="00706E8D" w:rsidRDefault="002C1DFF">
    <w:pPr>
      <w:pStyle w:val="Fu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FF940EE" wp14:editId="7FD3E5EE">
          <wp:simplePos x="0" y="0"/>
          <wp:positionH relativeFrom="column">
            <wp:posOffset>64135</wp:posOffset>
          </wp:positionH>
          <wp:positionV relativeFrom="paragraph">
            <wp:posOffset>236220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6E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B15E09" wp14:editId="332EA4EA">
              <wp:simplePos x="0" y="0"/>
              <wp:positionH relativeFrom="column">
                <wp:posOffset>633730</wp:posOffset>
              </wp:positionH>
              <wp:positionV relativeFrom="paragraph">
                <wp:posOffset>191073</wp:posOffset>
              </wp:positionV>
              <wp:extent cx="4063816" cy="324465"/>
              <wp:effectExtent l="0" t="0" r="635" b="6350"/>
              <wp:wrapNone/>
              <wp:docPr id="435408596" name="Textfeld 4354085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63816" cy="3244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1DFE2FD" w14:textId="589FAE24" w:rsidR="00706E8D" w:rsidRPr="00273185" w:rsidRDefault="00B36C50" w:rsidP="00706E8D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This</w:t>
                          </w:r>
                          <w:r w:rsidR="00706E8D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706E8D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="00706E8D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706E8D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="00706E8D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2C1DFF">
                            <w:rPr>
                              <w:rStyle w:val="jsgrdq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Johanna Hamdorf, Lara Marquardt and Jacqueline Peters</w:t>
                          </w:r>
                          <w:r w:rsidR="00706E8D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706E8D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 w:rsidR="00706E8D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B15E09" id="_x0000_t202" coordsize="21600,21600" o:spt="202" path="m,l,21600r21600,l21600,xe">
              <v:stroke joinstyle="miter"/>
              <v:path gradientshapeok="t" o:connecttype="rect"/>
            </v:shapetype>
            <v:shape id="Textfeld 435408596" o:spid="_x0000_s1041" type="#_x0000_t202" style="position:absolute;margin-left:49.9pt;margin-top:15.05pt;width:320pt;height:2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" fillcolor="white [3201]" stroked="f" strokeweight=".5pt">
              <v:textbox>
                <w:txbxContent>
                  <w:p w14:paraId="71DFE2FD" w14:textId="589FAE24" w:rsidR="00706E8D" w:rsidRPr="00273185" w:rsidRDefault="00B36C50" w:rsidP="00706E8D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This</w:t>
                    </w:r>
                    <w:r w:rsidR="00706E8D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706E8D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="00706E8D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706E8D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="00706E8D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2C1DFF">
                      <w:rPr>
                        <w:rStyle w:val="jsgrdq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Johanna Hamdorf, Lara Marquardt and Jacqueline Peters</w:t>
                    </w:r>
                    <w:r w:rsidR="00706E8D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706E8D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 w:rsidR="00706E8D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97B0B" w14:textId="77777777" w:rsidR="00616B9B" w:rsidRDefault="00616B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C1302" w14:textId="77777777" w:rsidR="00D277E9" w:rsidRDefault="00D277E9" w:rsidP="005F34E9">
      <w:pPr>
        <w:spacing w:after="0" w:line="240" w:lineRule="auto"/>
      </w:pPr>
      <w:r>
        <w:separator/>
      </w:r>
    </w:p>
  </w:footnote>
  <w:footnote w:type="continuationSeparator" w:id="0">
    <w:p w14:paraId="59239447" w14:textId="77777777" w:rsidR="00D277E9" w:rsidRDefault="00D277E9" w:rsidP="005F3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9D1A3" w14:textId="77777777" w:rsidR="00616B9B" w:rsidRDefault="00616B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D52FA" w14:textId="5A444032" w:rsidR="005F34E9" w:rsidRDefault="005F34E9">
    <w:pPr>
      <w:pStyle w:val="Kopfzeile"/>
    </w:pPr>
    <w:r>
      <w:t xml:space="preserve">WORKSHEET </w:t>
    </w:r>
    <w:r w:rsidR="00F523B8"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069" w14:textId="77777777" w:rsidR="00616B9B" w:rsidRDefault="00616B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D1BE0"/>
    <w:multiLevelType w:val="hybridMultilevel"/>
    <w:tmpl w:val="1424FB9E"/>
    <w:lvl w:ilvl="0" w:tplc="98CEBC1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130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usanne Heinz">
    <w15:presenceInfo w15:providerId="None" w15:userId="Susanne Hein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4E9"/>
    <w:rsid w:val="000031A6"/>
    <w:rsid w:val="00025F1E"/>
    <w:rsid w:val="00096FD6"/>
    <w:rsid w:val="00097F7D"/>
    <w:rsid w:val="001177B7"/>
    <w:rsid w:val="001351D8"/>
    <w:rsid w:val="001C22D8"/>
    <w:rsid w:val="001E5737"/>
    <w:rsid w:val="00200DF5"/>
    <w:rsid w:val="002323A7"/>
    <w:rsid w:val="002C1DFF"/>
    <w:rsid w:val="00342B7B"/>
    <w:rsid w:val="00407CB4"/>
    <w:rsid w:val="004B4F19"/>
    <w:rsid w:val="005571DE"/>
    <w:rsid w:val="005D012B"/>
    <w:rsid w:val="005F34E9"/>
    <w:rsid w:val="00616B9B"/>
    <w:rsid w:val="00657051"/>
    <w:rsid w:val="00674458"/>
    <w:rsid w:val="00706E8D"/>
    <w:rsid w:val="00770D6A"/>
    <w:rsid w:val="0079355A"/>
    <w:rsid w:val="007E5924"/>
    <w:rsid w:val="0081152A"/>
    <w:rsid w:val="00874CD6"/>
    <w:rsid w:val="00A3188A"/>
    <w:rsid w:val="00AE78A7"/>
    <w:rsid w:val="00B36C50"/>
    <w:rsid w:val="00C15708"/>
    <w:rsid w:val="00C1693D"/>
    <w:rsid w:val="00C5132B"/>
    <w:rsid w:val="00CC3AE4"/>
    <w:rsid w:val="00CC424C"/>
    <w:rsid w:val="00CD0C36"/>
    <w:rsid w:val="00CD7856"/>
    <w:rsid w:val="00CF125E"/>
    <w:rsid w:val="00D277E9"/>
    <w:rsid w:val="00D33734"/>
    <w:rsid w:val="00D62E5E"/>
    <w:rsid w:val="00D73797"/>
    <w:rsid w:val="00E304D9"/>
    <w:rsid w:val="00F523B8"/>
    <w:rsid w:val="00FE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CEDA7"/>
  <w15:chartTrackingRefBased/>
  <w15:docId w15:val="{FAD35690-99CF-F846-8B14-225C7C87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34E9"/>
    <w:pPr>
      <w:spacing w:after="160"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F34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34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F34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F34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F34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F34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F34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F34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F34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34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34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34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F34E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F34E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F34E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34E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34E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34E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F34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34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F34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F34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F34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F34E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F34E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F34E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34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34E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F34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5F34E9"/>
    <w:rPr>
      <w:color w:val="467886" w:themeColor="hyperlink"/>
      <w:u w:val="single"/>
    </w:rPr>
  </w:style>
  <w:style w:type="table" w:styleId="Tabellenraster">
    <w:name w:val="Table Grid"/>
    <w:basedOn w:val="NormaleTabelle"/>
    <w:uiPriority w:val="39"/>
    <w:rsid w:val="005F34E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3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34E9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5F3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34E9"/>
    <w:rPr>
      <w:sz w:val="22"/>
      <w:szCs w:val="22"/>
    </w:rPr>
  </w:style>
  <w:style w:type="paragraph" w:styleId="berarbeitung">
    <w:name w:val="Revision"/>
    <w:hidden/>
    <w:uiPriority w:val="99"/>
    <w:semiHidden/>
    <w:rsid w:val="005571DE"/>
    <w:rPr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71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71D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71D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71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71DE"/>
    <w:rPr>
      <w:b/>
      <w:bCs/>
      <w:sz w:val="20"/>
      <w:szCs w:val="20"/>
    </w:rPr>
  </w:style>
  <w:style w:type="character" w:customStyle="1" w:styleId="jsgrdq">
    <w:name w:val="jsgrdq"/>
    <w:basedOn w:val="Absatz-Standardschriftart"/>
    <w:rsid w:val="00706E8D"/>
  </w:style>
  <w:style w:type="character" w:customStyle="1" w:styleId="apple-converted-space">
    <w:name w:val="apple-converted-space"/>
    <w:basedOn w:val="Absatz-Standardschriftart"/>
    <w:rsid w:val="00706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-icons.net/1x1/delapouite/love-letter.html" TargetMode="External"/><Relationship Id="rId13" Type="http://schemas.openxmlformats.org/officeDocument/2006/relationships/hyperlink" Target="https://creativecommons.org/licenses/by/3.0/" TargetMode="External"/><Relationship Id="rId18" Type="http://schemas.openxmlformats.org/officeDocument/2006/relationships/hyperlink" Target="https://freesvg.org/list-vector-icon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image" Target="media/image1.png"/><Relationship Id="rId12" Type="http://schemas.openxmlformats.org/officeDocument/2006/relationships/hyperlink" Target="https://game-icons.net/1x1/delapouite/love-letter.html" TargetMode="Externa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svgsilh.com/de/image/305629.html" TargetMode="External"/><Relationship Id="rId20" Type="http://schemas.openxmlformats.org/officeDocument/2006/relationships/hyperlink" Target="https://freesvg.org/list-vector-icon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4.sv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creativecommons.org/licenses/by/3.0/" TargetMode="External"/><Relationship Id="rId19" Type="http://schemas.openxmlformats.org/officeDocument/2006/relationships/image" Target="media/image50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game-icons.net/1x1/delapouite/love-letter.html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freepngimg.com/png/7393-black-bulb-png-image" TargetMode="External"/><Relationship Id="rId27" Type="http://schemas.openxmlformats.org/officeDocument/2006/relationships/header" Target="header3.xml"/><Relationship Id="rId30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Hamdorf</dc:creator>
  <cp:keywords/>
  <dc:description/>
  <cp:lastModifiedBy>Lisa Sofia Schnabel</cp:lastModifiedBy>
  <cp:revision>22</cp:revision>
  <cp:lastPrinted>2025-05-15T08:27:00Z</cp:lastPrinted>
  <dcterms:created xsi:type="dcterms:W3CDTF">2025-01-31T12:09:00Z</dcterms:created>
  <dcterms:modified xsi:type="dcterms:W3CDTF">2025-08-06T13:54:00Z</dcterms:modified>
</cp:coreProperties>
</file>